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Denumirea ofertei:</w:t>
            </w:r>
            <w:ins w:id="0" w:author="Tilca Ionel" w:date="2019-08-26T16:59:00Z">
              <w:r w:rsidR="00FE61D5" w:rsidRPr="00224AE0">
                <w:rPr>
                  <w:rFonts w:ascii="Arial" w:hAnsi="Arial" w:cs="Arial"/>
                  <w:sz w:val="24"/>
                  <w:szCs w:val="24"/>
                </w:rPr>
                <w:t xml:space="preserve"> SERVICII DE CONSULTANȚĂ PENTRU MANAGEMENT DE PROIECT</w:t>
              </w:r>
            </w:ins>
            <w:del w:id="1" w:author="Tilca Ionel" w:date="2019-08-26T16:59:00Z">
              <w:r w:rsidDel="00FE61D5">
                <w:rPr>
                  <w:rFonts w:ascii="Times New Roman" w:hAnsi="Times New Roman" w:cs="Times New Roman"/>
                  <w:b/>
                  <w:bCs/>
                  <w:highlight w:val="yellow"/>
                  <w:lang w:val="ro"/>
                </w:rPr>
                <w:delText>xxxxxxxx</w:delText>
              </w:r>
            </w:del>
          </w:p>
          <w:p w:rsidR="000729E7" w:rsidRPr="001A3932" w:rsidRDefault="000729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 xml:space="preserve">Număr referință:  </w:t>
            </w:r>
            <w:ins w:id="2" w:author="Tilca Ionel" w:date="2019-10-03T15:26:00Z">
              <w:r w:rsidR="00D65A44" w:rsidRPr="00224AE0">
                <w:rPr>
                  <w:rFonts w:ascii="Arial" w:hAnsi="Arial" w:cs="Arial"/>
                  <w:sz w:val="24"/>
                  <w:szCs w:val="24"/>
                  <w:lang w:val="en-GB"/>
                </w:rPr>
                <w:t>RORS  283</w:t>
              </w:r>
              <w:r w:rsidR="00D65A44">
                <w:rPr>
                  <w:rFonts w:ascii="Arial" w:hAnsi="Arial" w:cs="Arial"/>
                  <w:sz w:val="24"/>
                  <w:szCs w:val="24"/>
                  <w:lang w:val="en-GB"/>
                </w:rPr>
                <w:t xml:space="preserve">/1 </w:t>
              </w:r>
              <w:proofErr w:type="spellStart"/>
              <w:r w:rsidR="00D65A44">
                <w:rPr>
                  <w:rFonts w:ascii="Arial" w:hAnsi="Arial" w:cs="Arial"/>
                  <w:sz w:val="24"/>
                  <w:szCs w:val="24"/>
                  <w:lang w:val="en-GB"/>
                </w:rPr>
                <w:t>eMS</w:t>
              </w:r>
              <w:proofErr w:type="spellEnd"/>
              <w:r w:rsidR="00D65A44" w:rsidDel="00FE61D5">
                <w:rPr>
                  <w:rFonts w:ascii="Times New Roman" w:hAnsi="Times New Roman" w:cs="Times New Roman"/>
                  <w:b/>
                  <w:bCs/>
                  <w:highlight w:val="yellow"/>
                  <w:lang w:val="ro"/>
                </w:rPr>
                <w:t xml:space="preserve"> </w:t>
              </w:r>
            </w:ins>
            <w:bookmarkStart w:id="3" w:name="_GoBack"/>
            <w:bookmarkEnd w:id="3"/>
            <w:del w:id="4" w:author="Tilca Ionel" w:date="2019-08-26T16:59:00Z">
              <w:r w:rsidDel="00FE61D5">
                <w:rPr>
                  <w:rFonts w:ascii="Times New Roman" w:hAnsi="Times New Roman" w:cs="Times New Roman"/>
                  <w:b/>
                  <w:bCs/>
                  <w:highlight w:val="yellow"/>
                  <w:lang w:val="ro"/>
                </w:rPr>
                <w:delText>xxxxxxxxx</w:delText>
              </w:r>
            </w:del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>suma</w:t>
      </w:r>
      <w:r>
        <w:rPr>
          <w:rFonts w:ascii="Times New Roman" w:hAnsi="Times New Roman" w:cs="Times New Roman"/>
          <w:sz w:val="24"/>
          <w:szCs w:val="24"/>
          <w:lang w:val="ro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 xml:space="preserve"> EUR </w:t>
      </w:r>
      <w:del w:id="5" w:author="Tilca Ionel" w:date="2019-08-26T17:00:00Z">
        <w:r w:rsidDel="00FE61D5">
          <w:rPr>
            <w:rFonts w:ascii="Times New Roman" w:hAnsi="Times New Roman" w:cs="Times New Roman"/>
            <w:sz w:val="24"/>
            <w:szCs w:val="24"/>
            <w:highlight w:val="yellow"/>
            <w:lang w:val="ro"/>
          </w:rPr>
          <w:delText xml:space="preserve">/ </w:delText>
        </w:r>
        <w:r w:rsidDel="00FE61D5">
          <w:rPr>
            <w:rFonts w:ascii="Times New Roman" w:hAnsi="Times New Roman" w:cs="Times New Roman"/>
            <w:sz w:val="24"/>
            <w:szCs w:val="24"/>
            <w:lang w:val="ro"/>
          </w:rPr>
          <w:delText>moneda națională</w:delText>
        </w:r>
      </w:del>
    </w:p>
    <w:p w:rsidR="000729E7" w:rsidRPr="009C07D6" w:rsidDel="00FE61D5" w:rsidRDefault="000729E7" w:rsidP="000B0C2D">
      <w:pPr>
        <w:jc w:val="both"/>
        <w:rPr>
          <w:del w:id="6" w:author="Tilca Ionel" w:date="2019-08-26T17:00:00Z"/>
          <w:rFonts w:ascii="Times New Roman" w:hAnsi="Times New Roman" w:cs="Times New Roman"/>
          <w:sz w:val="24"/>
          <w:szCs w:val="24"/>
        </w:rPr>
      </w:pPr>
      <w:del w:id="7" w:author="Tilca Ionel" w:date="2019-08-26T17:00:00Z">
        <w:r w:rsidDel="00FE61D5">
          <w:rPr>
            <w:rFonts w:ascii="Times New Roman" w:hAnsi="Times New Roman" w:cs="Times New Roman"/>
            <w:sz w:val="24"/>
            <w:szCs w:val="24"/>
            <w:lang w:val="ro"/>
          </w:rPr>
          <w:delText>Pentru partenerii sârbi, prețul trebuie prezentat ca valoare, excluzându-se toate taxele și impozitele (de exemplu, TVA și toate celelalte taxe).</w:delText>
        </w:r>
      </w:del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"/>
        </w:rPr>
        <w:t>[</w:t>
      </w:r>
      <w:r>
        <w:rPr>
          <w:rFonts w:ascii="Times New Roman" w:hAnsi="Times New Roman" w:cs="Times New Roman"/>
          <w:sz w:val="24"/>
          <w:szCs w:val="24"/>
          <w:lang w:val="ro"/>
        </w:rPr>
        <w:t>Valoarea de mai sus nu mai trebuie defalcată</w:t>
      </w:r>
      <w:r>
        <w:rPr>
          <w:rFonts w:ascii="Times New Roman" w:hAnsi="Times New Roman" w:cs="Times New Roman"/>
          <w:lang w:val="ro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361" w:rsidRDefault="00622361" w:rsidP="00537BE2">
      <w:pPr>
        <w:spacing w:after="0" w:line="240" w:lineRule="auto"/>
      </w:pPr>
      <w:r>
        <w:separator/>
      </w:r>
    </w:p>
  </w:endnote>
  <w:endnote w:type="continuationSeparator" w:id="0">
    <w:p w:rsidR="00622361" w:rsidRDefault="00622361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rPr>
        <w:lang w:val="ro"/>
      </w:rPr>
      <w:t xml:space="preserve">Pagina </w:t>
    </w:r>
    <w:r>
      <w:rPr>
        <w:lang w:val="ro"/>
      </w:rPr>
      <w:fldChar w:fldCharType="begin"/>
    </w:r>
    <w:r>
      <w:rPr>
        <w:lang w:val="ro"/>
      </w:rPr>
      <w:instrText xml:space="preserve"> PAGE </w:instrText>
    </w:r>
    <w:r>
      <w:rPr>
        <w:lang w:val="ro"/>
      </w:rPr>
      <w:fldChar w:fldCharType="separate"/>
    </w:r>
    <w:r w:rsidR="00D65A44">
      <w:rPr>
        <w:noProof/>
        <w:lang w:val="ro"/>
      </w:rPr>
      <w:t>1</w:t>
    </w:r>
    <w:r>
      <w:rPr>
        <w:lang w:val="ro"/>
      </w:rPr>
      <w:fldChar w:fldCharType="end"/>
    </w:r>
    <w:r>
      <w:rPr>
        <w:lang w:val="ro"/>
      </w:rPr>
      <w:t xml:space="preserve"> din </w:t>
    </w:r>
    <w:r>
      <w:rPr>
        <w:lang w:val="ro"/>
      </w:rPr>
      <w:fldChar w:fldCharType="begin"/>
    </w:r>
    <w:r>
      <w:rPr>
        <w:lang w:val="ro"/>
      </w:rPr>
      <w:instrText xml:space="preserve"> NUMPAGES  </w:instrText>
    </w:r>
    <w:r>
      <w:rPr>
        <w:lang w:val="ro"/>
      </w:rPr>
      <w:fldChar w:fldCharType="separate"/>
    </w:r>
    <w:r w:rsidR="00D65A44">
      <w:rPr>
        <w:noProof/>
        <w:lang w:val="ro"/>
      </w:rPr>
      <w:t>1</w:t>
    </w:r>
    <w:r>
      <w:rPr>
        <w:lang w:val="ro"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361" w:rsidRDefault="00622361" w:rsidP="00537BE2">
      <w:pPr>
        <w:spacing w:after="0" w:line="240" w:lineRule="auto"/>
      </w:pPr>
      <w:r>
        <w:separator/>
      </w:r>
    </w:p>
  </w:footnote>
  <w:footnote w:type="continuationSeparator" w:id="0">
    <w:p w:rsidR="00622361" w:rsidRDefault="00622361" w:rsidP="00537BE2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lca Ionel">
    <w15:presenceInfo w15:providerId="None" w15:userId="Tilca Ion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22361"/>
    <w:rsid w:val="00721055"/>
    <w:rsid w:val="008D2600"/>
    <w:rsid w:val="0091228E"/>
    <w:rsid w:val="009C07D6"/>
    <w:rsid w:val="00A076D8"/>
    <w:rsid w:val="00A41909"/>
    <w:rsid w:val="00B60390"/>
    <w:rsid w:val="00C029ED"/>
    <w:rsid w:val="00C44A05"/>
    <w:rsid w:val="00CA3C73"/>
    <w:rsid w:val="00CC5822"/>
    <w:rsid w:val="00D65A44"/>
    <w:rsid w:val="00E519FB"/>
    <w:rsid w:val="00ED2252"/>
    <w:rsid w:val="00ED3AD4"/>
    <w:rsid w:val="00F10EA4"/>
    <w:rsid w:val="00F17746"/>
    <w:rsid w:val="00FE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9ABA78E-9F21-436A-ABF5-0B51B391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Tilca Ionel</cp:lastModifiedBy>
  <cp:revision>3</cp:revision>
  <dcterms:created xsi:type="dcterms:W3CDTF">2019-08-26T14:01:00Z</dcterms:created>
  <dcterms:modified xsi:type="dcterms:W3CDTF">2019-10-03T12:26:00Z</dcterms:modified>
</cp:coreProperties>
</file>